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F2" w:rsidRDefault="00D232F2" w:rsidP="00D232F2">
      <w:pPr>
        <w:spacing w:after="154" w:line="265" w:lineRule="auto"/>
        <w:ind w:right="49" w:firstLine="360"/>
      </w:pPr>
    </w:p>
    <w:p w:rsidR="00D232F2" w:rsidRDefault="00D232F2" w:rsidP="00D232F2">
      <w:pPr>
        <w:spacing w:after="120" w:line="265" w:lineRule="auto"/>
        <w:ind w:right="49" w:hanging="1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5" o:spid="_x0000_s1054" type="#_x0000_t202" style="position:absolute;margin-left:3in;margin-top:14.9pt;width:90pt;height:27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" filled="f" stroked="f">
            <v:textbox inset=",7.2pt,,0">
              <w:txbxContent>
                <w:p w:rsidR="00D232F2" w:rsidRDefault="00D232F2" w:rsidP="00D232F2">
                  <w:r>
                    <w:rPr>
                      <w:sz w:val="24"/>
                      <w:szCs w:val="24"/>
                      <w:vertAlign w:val="subscript"/>
                    </w:rPr>
                    <w:t xml:space="preserve">  </w:t>
                  </w:r>
                  <w:r w:rsidRPr="004F7BDF">
                    <w:rPr>
                      <w:b/>
                      <w:sz w:val="24"/>
                      <w:szCs w:val="24"/>
                      <w:vertAlign w:val="subscript"/>
                    </w:rPr>
                    <w:t>Current X locations</w:t>
                  </w:r>
                  <w:r>
                    <w:rPr>
                      <w:sz w:val="24"/>
                      <w:szCs w:val="24"/>
                      <w:vertAlign w:val="subscript"/>
                    </w:rPr>
                    <w:t xml:space="preserve"> locationsranslate1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73" o:spid="_x0000_s1052" type="#_x0000_t32" style="position:absolute;margin-left:54.05pt;margin-top:4.3pt;width:341.95pt;height:0;z-index:25168076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" strokecolor="#03c" strokeweight="1.25pt">
            <v:stroke endarrow="block"/>
          </v:shape>
        </w:pict>
      </w:r>
      <w:r>
        <w:rPr>
          <w:noProof/>
        </w:rPr>
        <w:pict>
          <v:shape id="Text Box 374" o:spid="_x0000_s1053" type="#_x0000_t202" style="position:absolute;margin-left:180pt;margin-top:-11.9pt;width:45pt;height:27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7s9uAIAAMQ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" filled="f" stroked="f">
            <v:textbox>
              <w:txbxContent>
                <w:p w:rsidR="00D232F2" w:rsidRPr="003C17D7" w:rsidRDefault="00D232F2" w:rsidP="00D232F2">
                  <w:pPr>
                    <w:rPr>
                      <w:b/>
                      <w:color w:val="0066FF"/>
                    </w:rPr>
                  </w:pPr>
                  <w:r>
                    <w:rPr>
                      <w:b/>
                      <w:color w:val="0066FF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372" o:spid="_x0000_s1051" type="#_x0000_t32" style="position:absolute;margin-left:54pt;margin-top:4.3pt;width:.05pt;height:132.1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" strokecolor="#03c" strokeweight="1.25pt">
            <v:stroke endarrow="block"/>
          </v:shape>
        </w:pict>
      </w:r>
      <w:r>
        <w:rPr>
          <w:noProof/>
        </w:rPr>
        <w:pict>
          <v:shape id="Text Box 362" o:spid="_x0000_s1041" type="#_x0000_t202" style="position:absolute;margin-left:126pt;margin-top:16.15pt;width:60pt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" filled="f" stroked="f">
            <v:textbox>
              <w:txbxContent>
                <w:p w:rsidR="00D232F2" w:rsidRDefault="00D232F2" w:rsidP="00D232F2">
                  <w:r>
                    <w:t>X</w:t>
                  </w:r>
                  <w:r>
                    <w:rPr>
                      <w:sz w:val="24"/>
                      <w:szCs w:val="24"/>
                      <w:vertAlign w:val="subscript"/>
                    </w:rPr>
                    <w:t>Translate1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71" o:spid="_x0000_s1050" type="#_x0000_t202" style="position:absolute;margin-left:183pt;margin-top:4.3pt;width:60pt;height:27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" filled="f" stroked="f">
            <v:textbox>
              <w:txbxContent>
                <w:p w:rsidR="00D232F2" w:rsidRDefault="00D232F2" w:rsidP="00D232F2">
                  <w:r>
                    <w:t>X</w:t>
                  </w:r>
                  <w:r>
                    <w:rPr>
                      <w:sz w:val="24"/>
                      <w:szCs w:val="24"/>
                      <w:vertAlign w:val="subscript"/>
                    </w:rPr>
                    <w:t>Translate2</w:t>
                  </w:r>
                </w:p>
              </w:txbxContent>
            </v:textbox>
          </v:shape>
        </w:pict>
      </w:r>
    </w:p>
    <w:p w:rsidR="00D232F2" w:rsidRDefault="00D232F2" w:rsidP="00D232F2">
      <w:pPr>
        <w:spacing w:after="154" w:line="265" w:lineRule="auto"/>
        <w:ind w:right="49" w:hanging="10"/>
      </w:pPr>
      <w:r>
        <w:rPr>
          <w:noProof/>
        </w:rPr>
        <w:pict>
          <v:shape id="AutoShape 380" o:spid="_x0000_s1058" type="#_x0000_t32" style="position:absolute;margin-left:4in;margin-top:13.25pt;width:18pt;height:7.8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">
            <v:stroke dashstyle="dash" endarrow="block"/>
          </v:shape>
        </w:pict>
      </w:r>
      <w:r>
        <w:rPr>
          <w:noProof/>
        </w:rPr>
        <w:pict>
          <v:shape id="AutoShape 379" o:spid="_x0000_s1057" type="#_x0000_t32" style="position:absolute;margin-left:207pt;margin-top:12.05pt;width:18pt;height:9.05pt;flip:x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">
            <v:stroke dashstyle="dash" endarrow="block"/>
          </v:shape>
        </w:pict>
      </w:r>
      <w:r>
        <w:rPr>
          <w:noProof/>
        </w:rPr>
        <w:pict>
          <v:shape id="AutoShape 378" o:spid="_x0000_s1056" type="#_x0000_t32" style="position:absolute;margin-left:306pt;margin-top:7.75pt;width:0;height:19pt;flip:y;z-index:2516848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">
            <v:stroke dashstyle="dash"/>
          </v:shape>
        </w:pict>
      </w:r>
      <w:r>
        <w:rPr>
          <w:noProof/>
        </w:rPr>
        <w:pict>
          <v:shape id="AutoShape 376" o:spid="_x0000_s1055" type="#_x0000_t32" style="position:absolute;margin-left:207pt;margin-top:7.75pt;width:0;height:19pt;flip:y;z-index:2516838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">
            <v:stroke dashstyle="dash"/>
          </v:shape>
        </w:pict>
      </w:r>
      <w:r>
        <w:rPr>
          <w:noProof/>
        </w:rPr>
        <w:pict>
          <v:shape id="Text Box 361" o:spid="_x0000_s1040" type="#_x0000_t202" style="position:absolute;margin-left:63pt;margin-top:7.75pt;width:45pt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Rd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" filled="f" stroked="f">
            <v:textbox>
              <w:txbxContent>
                <w:p w:rsidR="00D232F2" w:rsidRDefault="00D232F2" w:rsidP="00D232F2">
                  <w:proofErr w:type="spellStart"/>
                  <w:r>
                    <w:t>Xi</w:t>
                  </w:r>
                  <w:r w:rsidRPr="006A40AF">
                    <w:rPr>
                      <w:sz w:val="24"/>
                      <w:szCs w:val="24"/>
                      <w:vertAlign w:val="subscript"/>
                    </w:rPr>
                    <w:t>n</w:t>
                  </w:r>
                  <w:r>
                    <w:rPr>
                      <w:sz w:val="24"/>
                      <w:szCs w:val="24"/>
                      <w:vertAlign w:val="subscript"/>
                    </w:rPr>
                    <w:t>i</w:t>
                  </w:r>
                  <w:r w:rsidRPr="006A40AF">
                    <w:rPr>
                      <w:sz w:val="24"/>
                      <w:szCs w:val="24"/>
                      <w:vertAlign w:val="subscript"/>
                    </w:rPr>
                    <w:t>tial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AutoShape 351" o:spid="_x0000_s1030" type="#_x0000_t32" style="position:absolute;margin-left:117pt;margin-top:1.45pt;width:189pt;height:0;z-index:25166438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BTXNQIAAGAEAAAOAAAAZHJzL2Uyb0RvYy54bWysVE2P2yAQvVfqf0DcE9uJN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" strokeweight=".25pt">
            <v:stroke endarrow="block"/>
          </v:shape>
        </w:pict>
      </w:r>
      <w:r>
        <w:rPr>
          <w:noProof/>
        </w:rPr>
        <w:pict>
          <v:shape id="AutoShape 350" o:spid="_x0000_s1029" type="#_x0000_t32" style="position:absolute;margin-left:117pt;margin-top:13.25pt;width:90pt;height:0;z-index:25166336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" strokeweight=".25pt">
            <v:stroke endarrow="block"/>
          </v:shape>
        </w:pict>
      </w:r>
    </w:p>
    <w:p w:rsidR="00D232F2" w:rsidRDefault="00D232F2" w:rsidP="00D232F2">
      <w:pPr>
        <w:spacing w:after="154" w:line="265" w:lineRule="auto"/>
        <w:ind w:right="49" w:hanging="10"/>
      </w:pPr>
      <w:r>
        <w:rPr>
          <w:noProof/>
        </w:rPr>
        <w:pict>
          <v:shape id="AutoShape 349" o:spid="_x0000_s1028" type="#_x0000_t32" style="position:absolute;margin-left:54pt;margin-top:3.2pt;width:63pt;height:0;z-index:25166233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" strokeweight=".25pt">
            <v:stroke endarrow="block"/>
          </v:shape>
        </w:pict>
      </w:r>
      <w:r>
        <w:rPr>
          <w:noProof/>
        </w:rPr>
        <w:pict>
          <v:shape id="Text Box 367" o:spid="_x0000_s1046" type="#_x0000_t202" style="position:absolute;margin-left:36pt;margin-top:4.25pt;width:45pt;height:27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AFq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" filled="f" stroked="f">
            <v:textbox>
              <w:txbxContent>
                <w:p w:rsidR="00D232F2" w:rsidRPr="003C17D7" w:rsidRDefault="00D232F2" w:rsidP="00D232F2">
                  <w:pPr>
                    <w:rPr>
                      <w:b/>
                      <w:color w:val="0066FF"/>
                    </w:rPr>
                  </w:pPr>
                  <w:r w:rsidRPr="003C17D7">
                    <w:rPr>
                      <w:b/>
                      <w:color w:val="0066FF"/>
                    </w:rPr>
                    <w:t>Y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2" o:spid="_x0000_s1031" type="#_x0000_t202" style="position:absolute;margin-left:306pt;margin-top:4.25pt;width:54pt;height:5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">
            <v:textbox inset="0,0,0,0">
              <w:txbxContent>
                <w:p w:rsidR="00D232F2" w:rsidRPr="00AA6808" w:rsidRDefault="00D232F2" w:rsidP="00D232F2">
                  <w:pPr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AA6808">
                    <w:rPr>
                      <w:sz w:val="18"/>
                      <w:szCs w:val="18"/>
                    </w:rPr>
                    <w:t>canvas’</w:t>
                  </w:r>
                  <w:r>
                    <w:rPr>
                      <w:sz w:val="18"/>
                      <w:szCs w:val="18"/>
                    </w:rPr>
                    <w:t>s</w:t>
                  </w:r>
                  <w:proofErr w:type="gramEnd"/>
                  <w:r w:rsidRPr="00AA6808">
                    <w:rPr>
                      <w:sz w:val="18"/>
                      <w:szCs w:val="18"/>
                    </w:rPr>
                    <w:t xml:space="preserve"> </w:t>
                  </w:r>
                  <w:r w:rsidRPr="00A47899">
                    <w:rPr>
                      <w:b/>
                      <w:i/>
                      <w:sz w:val="18"/>
                      <w:szCs w:val="18"/>
                    </w:rPr>
                    <w:t>dragged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AA6808">
                    <w:rPr>
                      <w:sz w:val="18"/>
                      <w:szCs w:val="18"/>
                    </w:rPr>
                    <w:t>position</w:t>
                  </w:r>
                </w:p>
                <w:p w:rsidR="00D232F2" w:rsidRPr="00F57704" w:rsidRDefault="00D232F2" w:rsidP="00D232F2"/>
              </w:txbxContent>
            </v:textbox>
          </v:shape>
        </w:pict>
      </w:r>
      <w:r>
        <w:rPr>
          <w:noProof/>
        </w:rPr>
        <w:pict>
          <v:shape id="Text Box 347" o:spid="_x0000_s1026" type="#_x0000_t202" style="position:absolute;margin-left:117pt;margin-top:4.25pt;width:54pt;height:5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">
            <v:textbox inset="0,0,0,0">
              <w:txbxContent>
                <w:p w:rsidR="00D232F2" w:rsidRPr="00AA6808" w:rsidRDefault="00D232F2" w:rsidP="00D232F2">
                  <w:pPr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AA6808">
                    <w:rPr>
                      <w:sz w:val="18"/>
                      <w:szCs w:val="18"/>
                    </w:rPr>
                    <w:t>canvas’s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 </w:t>
                  </w:r>
                  <w:r w:rsidRPr="00AA6808">
                    <w:rPr>
                      <w:sz w:val="18"/>
                      <w:szCs w:val="18"/>
                    </w:rPr>
                    <w:t xml:space="preserve"> </w:t>
                  </w:r>
                  <w:r w:rsidRPr="00A47899">
                    <w:rPr>
                      <w:b/>
                      <w:i/>
                      <w:sz w:val="18"/>
                      <w:szCs w:val="18"/>
                    </w:rPr>
                    <w:t>initial</w:t>
                  </w:r>
                  <w:r w:rsidRPr="00AA6808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  </w:t>
                  </w:r>
                  <w:r w:rsidRPr="00AA6808">
                    <w:rPr>
                      <w:sz w:val="18"/>
                      <w:szCs w:val="18"/>
                    </w:rPr>
                    <w:t>position</w:t>
                  </w:r>
                </w:p>
                <w:p w:rsidR="00D232F2" w:rsidRPr="00F57704" w:rsidRDefault="00D232F2" w:rsidP="00D232F2"/>
              </w:txbxContent>
            </v:textbox>
          </v:shape>
        </w:pict>
      </w:r>
      <w:r>
        <w:rPr>
          <w:noProof/>
        </w:rPr>
        <w:pict>
          <v:shape id="Text Box 348" o:spid="_x0000_s1027" type="#_x0000_t202" style="position:absolute;margin-left:207pt;margin-top:4.25pt;width:54pt;height:5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">
            <v:textbox inset="0,0,0,0">
              <w:txbxContent>
                <w:p w:rsidR="00D232F2" w:rsidRPr="00AA6808" w:rsidRDefault="00D232F2" w:rsidP="00D232F2">
                  <w:pPr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AA6808">
                    <w:rPr>
                      <w:sz w:val="18"/>
                      <w:szCs w:val="18"/>
                    </w:rPr>
                    <w:t>canvas’s</w:t>
                  </w:r>
                  <w:proofErr w:type="gramEnd"/>
                  <w:r w:rsidRPr="00AA6808">
                    <w:rPr>
                      <w:sz w:val="18"/>
                      <w:szCs w:val="18"/>
                    </w:rPr>
                    <w:t xml:space="preserve"> </w:t>
                  </w:r>
                  <w:r w:rsidRPr="00A47899">
                    <w:rPr>
                      <w:b/>
                      <w:i/>
                      <w:sz w:val="18"/>
                      <w:szCs w:val="18"/>
                    </w:rPr>
                    <w:t>current</w:t>
                  </w:r>
                  <w:r w:rsidRPr="00A47899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AA6808">
                    <w:rPr>
                      <w:sz w:val="18"/>
                      <w:szCs w:val="18"/>
                    </w:rPr>
                    <w:t>position</w:t>
                  </w:r>
                </w:p>
                <w:p w:rsidR="00D232F2" w:rsidRPr="00AA6808" w:rsidRDefault="00D232F2" w:rsidP="00D232F2">
                  <w:pPr>
                    <w:jc w:val="center"/>
                  </w:pPr>
                </w:p>
                <w:p w:rsidR="00D232F2" w:rsidRPr="00F57704" w:rsidRDefault="00D232F2" w:rsidP="00D232F2"/>
              </w:txbxContent>
            </v:textbox>
          </v:shape>
        </w:pict>
      </w:r>
    </w:p>
    <w:p w:rsidR="00D232F2" w:rsidRDefault="00D232F2" w:rsidP="00D232F2">
      <w:pPr>
        <w:spacing w:after="154" w:line="265" w:lineRule="auto"/>
        <w:ind w:right="49" w:hanging="10"/>
      </w:pPr>
      <w:r>
        <w:rPr>
          <w:noProof/>
        </w:rPr>
        <w:pict>
          <v:group id="Group 357" o:spid="_x0000_s1036" style="position:absolute;margin-left:306pt;margin-top:22.2pt;width:45pt;height:18pt;z-index:251667456" coordorigin="4811,9962" coordsize="90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">
            <v:shape id="AutoShape 358" o:spid="_x0000_s1037" type="#_x0000_t32" style="position:absolute;left:4811;top:9962;width:72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">
              <v:stroke endarrow="block"/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359" o:spid="_x0000_s1038" type="#_x0000_t5" style="position:absolute;left:5351;top:9963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" filled="f"/>
            <v:shape id="Text Box 360" o:spid="_x0000_s1039" type="#_x0000_t202" style="position:absolute;left:4991;top:9963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<v:textbox inset="0,0,0,0">
                <w:txbxContent>
                  <w:p w:rsidR="00D232F2" w:rsidRDefault="00D232F2" w:rsidP="00D232F2">
                    <w:proofErr w:type="gramStart"/>
                    <w:r>
                      <w:t>d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noProof/>
        </w:rPr>
        <w:pict>
          <v:shape id="Text Box 369" o:spid="_x0000_s1048" type="#_x0000_t202" style="position:absolute;margin-left:264pt;margin-top:19.2pt;width:60pt;height:23.9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" filled="f" stroked="f">
            <v:textbox inset="0,0,0,0">
              <w:txbxContent>
                <w:p w:rsidR="00D232F2" w:rsidRPr="006A40AF" w:rsidRDefault="00D232F2" w:rsidP="00D232F2">
                  <w:pPr>
                    <w:rPr>
                      <w:sz w:val="4"/>
                      <w:szCs w:val="4"/>
                    </w:rPr>
                  </w:pPr>
                  <w:r w:rsidRPr="006A40AF">
                    <w:rPr>
                      <w:sz w:val="4"/>
                      <w:szCs w:val="4"/>
                    </w:rPr>
                    <w:t xml:space="preserve"> </w:t>
                  </w:r>
                </w:p>
                <w:p w:rsidR="00D232F2" w:rsidRPr="003E2B85" w:rsidRDefault="00D232F2" w:rsidP="00D232F2">
                  <w:pPr>
                    <w:rPr>
                      <w:i/>
                      <w:color w:val="00CC00"/>
                      <w:sz w:val="18"/>
                      <w:szCs w:val="18"/>
                    </w:rPr>
                  </w:pPr>
                  <w:r w:rsidRPr="003E2B85">
                    <w:rPr>
                      <w:i/>
                      <w:color w:val="00CC00"/>
                      <w:sz w:val="18"/>
                      <w:szCs w:val="18"/>
                    </w:rPr>
                    <w:t>Drag action</w:t>
                  </w:r>
                </w:p>
              </w:txbxContent>
            </v:textbox>
          </v:shape>
        </w:pict>
      </w:r>
      <w:r>
        <w:rPr>
          <w:noProof/>
        </w:rPr>
        <w:pict>
          <v:group id="Group 353" o:spid="_x0000_s1032" style="position:absolute;margin-left:207pt;margin-top:22.15pt;width:45pt;height:18.05pt;z-index:251666432" coordorigin="4811,9962" coordsize="90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">
            <v:shape id="AutoShape 354" o:spid="_x0000_s1033" type="#_x0000_t32" style="position:absolute;left:4811;top:9962;width:720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">
              <v:stroke endarrow="block"/>
            </v:shape>
            <v:shape id="AutoShape 355" o:spid="_x0000_s1034" type="#_x0000_t5" style="position:absolute;left:5351;top:9963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"/>
            <v:shape id="Text Box 356" o:spid="_x0000_s1035" type="#_x0000_t202" style="position:absolute;left:4991;top:9963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<v:textbox inset="0,0,0,0">
                <w:txbxContent>
                  <w:p w:rsidR="00D232F2" w:rsidRDefault="00D232F2" w:rsidP="00D232F2">
                    <w:proofErr w:type="gramStart"/>
                    <w:r>
                      <w:t>d</w:t>
                    </w:r>
                    <w:proofErr w:type="gramEnd"/>
                  </w:p>
                </w:txbxContent>
              </v:textbox>
            </v:shape>
          </v:group>
        </w:pict>
      </w:r>
    </w:p>
    <w:p w:rsidR="00D232F2" w:rsidRDefault="00D232F2" w:rsidP="00D232F2">
      <w:pPr>
        <w:spacing w:after="154" w:line="265" w:lineRule="auto"/>
        <w:ind w:right="49" w:hanging="10"/>
      </w:pPr>
      <w:r>
        <w:rPr>
          <w:noProof/>
        </w:rPr>
        <w:pict>
          <v:shape id="AutoShape 368" o:spid="_x0000_s1047" type="#_x0000_t32" style="position:absolute;margin-left:243pt;margin-top:17.7pt;width:99pt;height:.0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" strokecolor="#3c3" strokeweight="1.25pt">
            <v:stroke endarrow="block"/>
          </v:shape>
        </w:pict>
      </w:r>
      <w:r>
        <w:rPr>
          <w:noProof/>
        </w:rPr>
        <w:pict>
          <v:shape id="Text Box 366" o:spid="_x0000_s1045" type="#_x0000_t202" style="position:absolute;margin-left:270pt;margin-top:8.65pt;width:60pt;height:3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0cBuQIAAMM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" filled="f" stroked="f">
            <v:textbox>
              <w:txbxContent>
                <w:p w:rsidR="00D232F2" w:rsidRPr="006A40AF" w:rsidRDefault="00D232F2" w:rsidP="00D232F2">
                  <w:pPr>
                    <w:rPr>
                      <w:sz w:val="4"/>
                      <w:szCs w:val="4"/>
                    </w:rPr>
                  </w:pPr>
                  <w:r w:rsidRPr="006A40AF">
                    <w:rPr>
                      <w:sz w:val="4"/>
                      <w:szCs w:val="4"/>
                    </w:rPr>
                    <w:t xml:space="preserve"> </w:t>
                  </w:r>
                </w:p>
                <w:p w:rsidR="00D232F2" w:rsidRDefault="00D232F2" w:rsidP="00D232F2">
                  <w:r>
                    <w:t>X</w:t>
                  </w:r>
                  <w:r>
                    <w:rPr>
                      <w:sz w:val="24"/>
                      <w:szCs w:val="24"/>
                      <w:vertAlign w:val="subscript"/>
                    </w:rPr>
                    <w:t>Cursor2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63" o:spid="_x0000_s1042" type="#_x0000_t202" style="position:absolute;margin-left:174pt;margin-top:8.65pt;width:60pt;height:2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" filled="f" stroked="f">
            <v:textbox>
              <w:txbxContent>
                <w:p w:rsidR="00D232F2" w:rsidRDefault="00D232F2" w:rsidP="00D232F2">
                  <w:r>
                    <w:t>X</w:t>
                  </w:r>
                  <w:r>
                    <w:rPr>
                      <w:sz w:val="24"/>
                      <w:szCs w:val="24"/>
                      <w:vertAlign w:val="subscript"/>
                    </w:rPr>
                    <w:t>Cursor1</w:t>
                  </w:r>
                </w:p>
              </w:txbxContent>
            </v:textbox>
          </v:shape>
        </w:pict>
      </w:r>
    </w:p>
    <w:p w:rsidR="00D232F2" w:rsidRDefault="00D232F2" w:rsidP="00D232F2">
      <w:pPr>
        <w:spacing w:after="154" w:line="265" w:lineRule="auto"/>
        <w:ind w:right="49" w:hanging="10"/>
      </w:pPr>
      <w:r>
        <w:rPr>
          <w:noProof/>
        </w:rPr>
        <w:pict>
          <v:shape id="AutoShape 365" o:spid="_x0000_s1044" type="#_x0000_t32" style="position:absolute;margin-left:57.05pt;margin-top:16.1pt;width:284.95pt;height:0;z-index:25167257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" strokeweight=".25pt">
            <v:stroke endarrow="block"/>
          </v:shape>
        </w:pict>
      </w:r>
      <w:r>
        <w:rPr>
          <w:noProof/>
        </w:rPr>
        <w:pict>
          <v:shape id="AutoShape 364" o:spid="_x0000_s1043" type="#_x0000_t32" style="position:absolute;margin-left:54.05pt;margin-top:4.1pt;width:189pt;height:0;z-index:2516715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" strokeweight=".25pt">
            <v:stroke endarrow="block"/>
          </v:shape>
        </w:pict>
      </w:r>
    </w:p>
    <w:p w:rsidR="00D232F2" w:rsidRDefault="00D232F2" w:rsidP="00D232F2">
      <w:pPr>
        <w:spacing w:after="0"/>
        <w:ind w:right="717"/>
        <w:jc w:val="both"/>
      </w:pPr>
      <w:r>
        <w:rPr>
          <w:noProof/>
        </w:rPr>
        <w:pict>
          <v:shape id="Text Box 370" o:spid="_x0000_s1049" type="#_x0000_t202" style="position:absolute;left:0;text-align:left;margin-left:27pt;margin-top:5.7pt;width:486pt;height:41.8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" filled="f" stroked="f">
            <v:textbox inset="0,0,0,0">
              <w:txbxContent>
                <w:p w:rsidR="00D232F2" w:rsidRPr="00DE22FD" w:rsidRDefault="00D232F2" w:rsidP="00D232F2">
                  <w:pPr>
                    <w:spacing w:after="0"/>
                    <w:ind w:right="717"/>
                    <w:jc w:val="both"/>
                  </w:pPr>
                  <w:r w:rsidRPr="00DE22FD">
                    <w:t xml:space="preserve">After the click:   </w:t>
                  </w:r>
                  <w:proofErr w:type="spellStart"/>
                  <w:r w:rsidRPr="00DE22FD">
                    <w:t>deltaX</w:t>
                  </w:r>
                  <w:proofErr w:type="spellEnd"/>
                  <w:r w:rsidRPr="00DE22FD">
                    <w:t xml:space="preserve"> =  </w:t>
                  </w:r>
                  <w:proofErr w:type="spellStart"/>
                  <w:r w:rsidRPr="00DE22FD">
                    <w:t>e.getX</w:t>
                  </w:r>
                  <w:proofErr w:type="spellEnd"/>
                  <w:r w:rsidRPr="00DE22FD">
                    <w:t>() - sm1.getCanvas().</w:t>
                  </w:r>
                  <w:proofErr w:type="spellStart"/>
                  <w:r w:rsidRPr="00DE22FD">
                    <w:t>getTranslateX</w:t>
                  </w:r>
                  <w:proofErr w:type="spellEnd"/>
                  <w:r w:rsidRPr="00DE22FD">
                    <w:t>()  = X</w:t>
                  </w:r>
                  <w:r w:rsidRPr="00DE22FD">
                    <w:rPr>
                      <w:vertAlign w:val="subscript"/>
                    </w:rPr>
                    <w:t>Cursor1</w:t>
                  </w:r>
                  <w:r w:rsidRPr="00DE22FD">
                    <w:t xml:space="preserve"> – X</w:t>
                  </w:r>
                  <w:r w:rsidRPr="00DE22FD">
                    <w:rPr>
                      <w:vertAlign w:val="subscript"/>
                    </w:rPr>
                    <w:t xml:space="preserve">Translate1 </w:t>
                  </w:r>
                  <w:r w:rsidRPr="00DE22FD">
                    <w:t xml:space="preserve">= </w:t>
                  </w:r>
                  <w:proofErr w:type="spellStart"/>
                  <w:r w:rsidRPr="00DE22FD">
                    <w:t>X</w:t>
                  </w:r>
                  <w:r w:rsidRPr="003F2254">
                    <w:rPr>
                      <w:sz w:val="24"/>
                      <w:szCs w:val="24"/>
                      <w:vertAlign w:val="subscript"/>
                    </w:rPr>
                    <w:t>i</w:t>
                  </w:r>
                  <w:r w:rsidRPr="00DE22FD">
                    <w:rPr>
                      <w:vertAlign w:val="subscript"/>
                    </w:rPr>
                    <w:t>nitial</w:t>
                  </w:r>
                  <w:proofErr w:type="spellEnd"/>
                  <w:r w:rsidRPr="00DE22FD">
                    <w:t xml:space="preserve"> + d After </w:t>
                  </w:r>
                  <w:r>
                    <w:t>the drag</w:t>
                  </w:r>
                  <w:r w:rsidRPr="00DE22FD">
                    <w:t xml:space="preserve">:      </w:t>
                  </w:r>
                  <w:proofErr w:type="spellStart"/>
                  <w:r w:rsidRPr="00DE22FD">
                    <w:t>e.get</w:t>
                  </w:r>
                  <w:proofErr w:type="spellEnd"/>
                  <w:r w:rsidRPr="00DE22FD">
                    <w:t>(x) – delta =  X</w:t>
                  </w:r>
                  <w:r w:rsidRPr="00DE22FD">
                    <w:rPr>
                      <w:vertAlign w:val="subscript"/>
                    </w:rPr>
                    <w:t>Cursor2</w:t>
                  </w:r>
                  <w:r w:rsidRPr="00DE22FD">
                    <w:t xml:space="preserve">  -  ( </w:t>
                  </w:r>
                  <w:proofErr w:type="spellStart"/>
                  <w:r w:rsidRPr="00DE22FD">
                    <w:t>X</w:t>
                  </w:r>
                  <w:r w:rsidRPr="003F2254">
                    <w:rPr>
                      <w:sz w:val="24"/>
                      <w:szCs w:val="24"/>
                      <w:vertAlign w:val="subscript"/>
                    </w:rPr>
                    <w:t>i</w:t>
                  </w:r>
                  <w:r w:rsidRPr="00DE22FD">
                    <w:rPr>
                      <w:vertAlign w:val="subscript"/>
                    </w:rPr>
                    <w:t>nitial</w:t>
                  </w:r>
                  <w:proofErr w:type="spellEnd"/>
                  <w:r w:rsidRPr="00DE22FD">
                    <w:t xml:space="preserve"> + d ) = X</w:t>
                  </w:r>
                  <w:r w:rsidRPr="00DE22FD">
                    <w:rPr>
                      <w:vertAlign w:val="subscript"/>
                    </w:rPr>
                    <w:t>Traslate2</w:t>
                  </w:r>
                  <w:r w:rsidRPr="00DE22FD">
                    <w:t xml:space="preserve"> </w:t>
                  </w:r>
                </w:p>
                <w:p w:rsidR="00D232F2" w:rsidRPr="00DE22FD" w:rsidRDefault="00D232F2" w:rsidP="00D232F2"/>
              </w:txbxContent>
            </v:textbox>
          </v:shape>
        </w:pict>
      </w:r>
    </w:p>
    <w:p w:rsidR="00D232F2" w:rsidRDefault="00D232F2" w:rsidP="00D232F2">
      <w:pPr>
        <w:spacing w:after="0"/>
        <w:ind w:right="717"/>
        <w:jc w:val="both"/>
      </w:pPr>
    </w:p>
    <w:p w:rsidR="00D232F2" w:rsidRDefault="00D232F2" w:rsidP="00D232F2">
      <w:pPr>
        <w:spacing w:after="0"/>
        <w:ind w:right="717"/>
        <w:jc w:val="both"/>
      </w:pPr>
    </w:p>
    <w:p w:rsidR="00D232F2" w:rsidRPr="00D232F2" w:rsidRDefault="00D232F2" w:rsidP="00D232F2">
      <w:pPr>
        <w:spacing w:after="0"/>
        <w:ind w:right="717"/>
        <w:jc w:val="both"/>
        <w:rPr>
          <w:b/>
        </w:rPr>
      </w:pPr>
      <w:r w:rsidRPr="00D232F2">
        <w:rPr>
          <w:b/>
        </w:rPr>
        <w:t>Figure 11.27</w:t>
      </w:r>
      <w:ins w:id="0" w:author="Patrick Smith" w:date="2020-11-12T11:05:00Z">
        <w:r w:rsidRPr="00D232F2">
          <w:rPr>
            <w:b/>
          </w:rPr>
          <w:t xml:space="preserve"> </w:t>
        </w:r>
      </w:ins>
    </w:p>
    <w:p w:rsidR="00D232F2" w:rsidRDefault="00D232F2" w:rsidP="00D232F2">
      <w:pPr>
        <w:spacing w:after="0"/>
        <w:ind w:right="717"/>
        <w:jc w:val="both"/>
      </w:pPr>
      <w:proofErr w:type="gramStart"/>
      <w:r>
        <w:t>The canvas at its initial, current, and dragged x position.</w:t>
      </w:r>
      <w:proofErr w:type="gramEnd"/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232F2"/>
    <w:rsid w:val="00321FCB"/>
    <w:rsid w:val="003F36CC"/>
    <w:rsid w:val="00CB3D86"/>
    <w:rsid w:val="00D23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72"/>
        <o:r id="V:Rule2" type="connector" idref="#AutoShape 364"/>
        <o:r id="V:Rule3" type="connector" idref="#AutoShape 365"/>
        <o:r id="V:Rule4" type="connector" idref="#AutoShape 349"/>
        <o:r id="V:Rule5" type="connector" idref="#AutoShape 351"/>
        <o:r id="V:Rule6" type="connector" idref="#AutoShape 379"/>
        <o:r id="V:Rule7" type="connector" idref="#AutoShape 350"/>
        <o:r id="V:Rule8" type="connector" idref="#AutoShape 380"/>
        <o:r id="V:Rule9" type="connector" idref="#AutoShape 376"/>
        <o:r id="V:Rule10" type="connector" idref="#AutoShape 378"/>
        <o:r id="V:Rule11" type="connector" idref="#AutoShape 354"/>
        <o:r id="V:Rule12" type="connector" idref="#AutoShape 358"/>
        <o:r id="V:Rule13" type="connector" idref="#AutoShape 368"/>
        <o:r id="V:Rule14" type="connector" idref="#AutoShape 3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2021-01-27T15:30:00Z</dcterms:created>
  <dcterms:modified xsi:type="dcterms:W3CDTF">2021-01-27T15:31:00Z</dcterms:modified>
</cp:coreProperties>
</file>